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C15A079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18A2E41B" w14:textId="77777777" w:rsidR="00974E99" w:rsidRPr="00405755" w:rsidRDefault="00974E99" w:rsidP="00564664">
            <w:pPr>
              <w:pStyle w:val="Documenttype"/>
            </w:pPr>
            <w:bookmarkStart w:id="0" w:name="_GoBack"/>
            <w:bookmarkEnd w:id="0"/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24BA126F" w14:textId="77777777" w:rsidR="008972C3" w:rsidRPr="00405755" w:rsidRDefault="008972C3" w:rsidP="003274DB"/>
    <w:p w14:paraId="1161E2F3" w14:textId="77777777" w:rsidR="00D74AE1" w:rsidRPr="00405755" w:rsidRDefault="00D74AE1" w:rsidP="003274DB"/>
    <w:p w14:paraId="734C47B6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1"/>
      <w:r w:rsidRPr="00405755">
        <w:t>e</w:t>
      </w:r>
      <w:commentRangeEnd w:id="1"/>
      <w:r w:rsidRPr="00405755">
        <w:rPr>
          <w:rStyle w:val="CommentReference"/>
          <w:caps w:val="0"/>
          <w:color w:val="auto"/>
        </w:rPr>
        <w:commentReference w:id="1"/>
      </w:r>
    </w:p>
    <w:p w14:paraId="5067FD3D" w14:textId="77777777" w:rsidR="00111E0A" w:rsidRPr="00405755" w:rsidRDefault="00111E0A" w:rsidP="003274DB"/>
    <w:p w14:paraId="406AEB32" w14:textId="77777777"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(MATON) </w:t>
      </w:r>
    </w:p>
    <w:p w14:paraId="60CDB56E" w14:textId="77777777" w:rsidR="00D74AE1" w:rsidRPr="00405755" w:rsidRDefault="00D74AE1" w:rsidP="00D74AE1"/>
    <w:p w14:paraId="4EB615C0" w14:textId="77777777" w:rsidR="006A48A6" w:rsidRPr="00405755" w:rsidRDefault="006A48A6" w:rsidP="00D74AE1"/>
    <w:p w14:paraId="3A6D49F5" w14:textId="77777777" w:rsidR="005378B8" w:rsidRPr="00405755" w:rsidRDefault="005378B8" w:rsidP="00D74AE1"/>
    <w:p w14:paraId="0DBB025D" w14:textId="77777777" w:rsidR="005378B8" w:rsidRPr="00405755" w:rsidRDefault="005378B8" w:rsidP="00D74AE1"/>
    <w:p w14:paraId="5A5672C4" w14:textId="77777777" w:rsidR="005378B8" w:rsidRPr="00405755" w:rsidRDefault="005378B8" w:rsidP="00D74AE1"/>
    <w:p w14:paraId="417D9FE5" w14:textId="77777777" w:rsidR="005378B8" w:rsidRPr="00405755" w:rsidRDefault="005378B8" w:rsidP="00D74AE1"/>
    <w:p w14:paraId="0B6BF41A" w14:textId="77777777" w:rsidR="005378B8" w:rsidRPr="00405755" w:rsidRDefault="005378B8" w:rsidP="00D74AE1"/>
    <w:p w14:paraId="4780501A" w14:textId="77777777" w:rsidR="005378B8" w:rsidRPr="00405755" w:rsidRDefault="005378B8" w:rsidP="00D74AE1"/>
    <w:p w14:paraId="208DDA4D" w14:textId="77777777" w:rsidR="005378B8" w:rsidRPr="00405755" w:rsidRDefault="005378B8" w:rsidP="00D74AE1"/>
    <w:p w14:paraId="7CFC822D" w14:textId="77777777" w:rsidR="005378B8" w:rsidRPr="00405755" w:rsidRDefault="005378B8" w:rsidP="00D74AE1"/>
    <w:p w14:paraId="7E1B001D" w14:textId="77777777" w:rsidR="005378B8" w:rsidRPr="00405755" w:rsidRDefault="005378B8" w:rsidP="00D74AE1"/>
    <w:p w14:paraId="6CE05DD5" w14:textId="77777777" w:rsidR="005378B8" w:rsidRPr="00405755" w:rsidRDefault="005378B8" w:rsidP="00D74AE1"/>
    <w:p w14:paraId="767C939C" w14:textId="77777777" w:rsidR="005378B8" w:rsidRPr="00405755" w:rsidRDefault="005378B8" w:rsidP="00D74AE1"/>
    <w:p w14:paraId="2437C2C8" w14:textId="77777777" w:rsidR="005378B8" w:rsidRPr="00405755" w:rsidRDefault="005378B8" w:rsidP="00D74AE1"/>
    <w:p w14:paraId="0A3836EB" w14:textId="77777777" w:rsidR="005378B8" w:rsidRPr="00405755" w:rsidRDefault="005378B8" w:rsidP="00D74AE1"/>
    <w:p w14:paraId="299F9B0E" w14:textId="77777777" w:rsidR="005378B8" w:rsidRPr="00405755" w:rsidRDefault="005378B8" w:rsidP="00D74AE1"/>
    <w:p w14:paraId="6B0C3F13" w14:textId="77777777" w:rsidR="005378B8" w:rsidRPr="00405755" w:rsidRDefault="005378B8" w:rsidP="00D74AE1"/>
    <w:p w14:paraId="4FDCB7AF" w14:textId="77777777" w:rsidR="005378B8" w:rsidRPr="00405755" w:rsidRDefault="005378B8" w:rsidP="00D74AE1"/>
    <w:p w14:paraId="617F911C" w14:textId="77777777" w:rsidR="005378B8" w:rsidRPr="00405755" w:rsidRDefault="005378B8" w:rsidP="00D74AE1"/>
    <w:p w14:paraId="75EEC585" w14:textId="77777777" w:rsidR="005378B8" w:rsidRPr="00405755" w:rsidRDefault="005378B8" w:rsidP="00D74AE1"/>
    <w:p w14:paraId="641C842A" w14:textId="77777777" w:rsidR="005378B8" w:rsidRPr="00405755" w:rsidRDefault="005378B8" w:rsidP="00D74AE1"/>
    <w:p w14:paraId="35071B0C" w14:textId="77777777" w:rsidR="005378B8" w:rsidRPr="00405755" w:rsidRDefault="005378B8" w:rsidP="00D74AE1"/>
    <w:p w14:paraId="6CA56264" w14:textId="77777777" w:rsidR="005378B8" w:rsidRPr="00405755" w:rsidRDefault="005378B8" w:rsidP="00D74AE1"/>
    <w:p w14:paraId="1FBC77AA" w14:textId="77777777" w:rsidR="005378B8" w:rsidRPr="00405755" w:rsidRDefault="005378B8" w:rsidP="00D74AE1"/>
    <w:p w14:paraId="1C476670" w14:textId="77777777" w:rsidR="005378B8" w:rsidRPr="00405755" w:rsidRDefault="005378B8" w:rsidP="00D74AE1"/>
    <w:p w14:paraId="7A319A92" w14:textId="77777777" w:rsidR="005378B8" w:rsidRPr="00405755" w:rsidRDefault="005378B8" w:rsidP="00D74AE1"/>
    <w:p w14:paraId="5C03C29B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2"/>
      <w:r w:rsidRPr="00405755">
        <w:t>1.0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14:paraId="174D9FFC" w14:textId="77777777" w:rsidR="006A48A6" w:rsidRPr="00405755" w:rsidRDefault="005378B8" w:rsidP="005378B8">
      <w:pPr>
        <w:pStyle w:val="Documentdate"/>
      </w:pPr>
      <w:r w:rsidRPr="00405755">
        <w:t xml:space="preserve">Document </w:t>
      </w:r>
      <w:r w:rsidR="002265D8">
        <w:t>October 2016</w:t>
      </w:r>
    </w:p>
    <w:p w14:paraId="17FF3AB3" w14:textId="77777777" w:rsidR="00BC27F6" w:rsidRPr="00405755" w:rsidRDefault="00BC27F6" w:rsidP="00D74AE1">
      <w:pPr>
        <w:sectPr w:rsidR="00BC27F6" w:rsidRPr="00405755" w:rsidSect="007E30DF">
          <w:headerReference w:type="default" r:id="rId10"/>
          <w:footerReference w:type="defaul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57BA8B0" w14:textId="77777777"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04ED6EB9" w14:textId="77777777" w:rsidTr="005E4659">
        <w:tc>
          <w:tcPr>
            <w:tcW w:w="1908" w:type="dxa"/>
          </w:tcPr>
          <w:p w14:paraId="64034299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C1EDF8A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7772A9EA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0EF9BA1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3BD544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157BE1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E23D04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CAB958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64C1B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D68A6F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2DABDAD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388E67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94234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71B10D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462209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05657D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FE6A7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C479ED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2A573C0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6BF154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B743A0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4E217F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0BE7C9B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EF2DB3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BA0563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118DE9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21F1EF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9F5E3A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5D0BAC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399358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7A898AC" w14:textId="77777777" w:rsidR="00914E26" w:rsidRPr="00405755" w:rsidRDefault="00914E26" w:rsidP="00914E26">
            <w:pPr>
              <w:pStyle w:val="Tabletext"/>
            </w:pPr>
          </w:p>
        </w:tc>
      </w:tr>
    </w:tbl>
    <w:p w14:paraId="792AC64B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2"/>
          <w:footerReference w:type="default" r:id="rId13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79062287" w14:textId="77777777" w:rsidR="001B7940" w:rsidRPr="00405755" w:rsidRDefault="001B7940" w:rsidP="001B7940">
      <w:pPr>
        <w:pStyle w:val="THECOUNCIL"/>
      </w:pPr>
      <w:bookmarkStart w:id="3" w:name="_Toc442255952"/>
      <w:r w:rsidRPr="00405755">
        <w:lastRenderedPageBreak/>
        <w:t>THE COUNCIL</w:t>
      </w:r>
    </w:p>
    <w:p w14:paraId="7B679BD6" w14:textId="77777777" w:rsidR="00A8126D" w:rsidRDefault="00A8126D" w:rsidP="001B7940">
      <w:pPr>
        <w:pStyle w:val="Noting"/>
        <w:rPr>
          <w:b/>
        </w:rPr>
      </w:pPr>
    </w:p>
    <w:p w14:paraId="50D25841" w14:textId="77777777" w:rsidR="00A8126D" w:rsidRDefault="00A8126D" w:rsidP="001B7940">
      <w:pPr>
        <w:pStyle w:val="Noting"/>
        <w:rPr>
          <w:b/>
        </w:rPr>
      </w:pPr>
      <w:commentRangeStart w:id="4"/>
      <w:r w:rsidRPr="004A484C">
        <w:rPr>
          <w:b/>
        </w:rPr>
        <w:t>RECALLING</w:t>
      </w:r>
      <w:commentRangeEnd w:id="4"/>
      <w:r>
        <w:rPr>
          <w:rStyle w:val="CommentReference"/>
          <w:rFonts w:eastAsiaTheme="minorHAnsi" w:cstheme="minorBidi"/>
        </w:rPr>
        <w:commentReference w:id="4"/>
      </w:r>
      <w:r>
        <w:rPr>
          <w:b/>
        </w:rPr>
        <w:t xml:space="preserve"> </w:t>
      </w:r>
      <w:r w:rsidRPr="004A484C">
        <w:t>the function of IALA with respect to Safety of Navigation, the efficiency of maritime transport and the protection of the environment</w:t>
      </w:r>
    </w:p>
    <w:p w14:paraId="309084AA" w14:textId="77777777" w:rsidR="00DE1647" w:rsidRDefault="00166C2E" w:rsidP="001B7940">
      <w:pPr>
        <w:pStyle w:val="Noting"/>
        <w:rPr>
          <w:lang w:eastAsia="de-DE"/>
        </w:rPr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A8126D">
        <w:rPr>
          <w:b/>
        </w:rPr>
        <w:t xml:space="preserve"> also</w:t>
      </w:r>
      <w:r w:rsidRPr="004A484C">
        <w:t xml:space="preserve"> </w:t>
      </w:r>
      <w:r w:rsidR="00DE1647">
        <w:rPr>
          <w:lang w:eastAsia="de-DE"/>
        </w:rPr>
        <w:t>the Nairobi International Convention on the Removal of Wrecks and other special purposes on mobile events,</w:t>
      </w:r>
    </w:p>
    <w:p w14:paraId="333E3970" w14:textId="77777777" w:rsidR="001B7940" w:rsidRPr="00405755" w:rsidRDefault="001B7940" w:rsidP="001B7940">
      <w:pPr>
        <w:pStyle w:val="Noting"/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AtoN (</w:t>
      </w:r>
      <w:proofErr w:type="spellStart"/>
      <w:r w:rsidR="003279C2">
        <w:rPr>
          <w:lang w:eastAsia="de-DE"/>
        </w:rPr>
        <w:t>MAtoN</w:t>
      </w:r>
      <w:proofErr w:type="spellEnd"/>
      <w:r w:rsidR="003279C2">
        <w:rPr>
          <w:lang w:eastAsia="de-DE"/>
        </w:rPr>
        <w:t>), taking into account existing IALA guidance.</w:t>
      </w:r>
    </w:p>
    <w:p w14:paraId="752E42B2" w14:textId="77777777" w:rsidR="001B7940" w:rsidRPr="00405755" w:rsidRDefault="001B7940" w:rsidP="001B7940">
      <w:pPr>
        <w:pStyle w:val="Noting"/>
        <w:rPr>
          <w:rFonts w:ascii="Arial" w:hAnsi="Arial"/>
        </w:rPr>
      </w:pPr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r w:rsidR="00996A75">
        <w:rPr>
          <w:lang w:eastAsia="de-DE"/>
        </w:rPr>
        <w:t>M</w:t>
      </w:r>
      <w:r w:rsidR="003279C2">
        <w:rPr>
          <w:lang w:eastAsia="de-DE"/>
        </w:rPr>
        <w:t>obile AtoN</w:t>
      </w:r>
      <w:r w:rsidR="003279C2" w:rsidRPr="003E0D0E">
        <w:rPr>
          <w:lang w:eastAsia="de-DE"/>
        </w:rPr>
        <w:t xml:space="preserve">, in accordance with the appropriated risk assessment, when the </w:t>
      </w:r>
      <w:r w:rsidR="00996A75" w:rsidRPr="003E0D0E">
        <w:rPr>
          <w:lang w:eastAsia="de-DE"/>
        </w:rPr>
        <w:t>event to be mark/identify</w:t>
      </w:r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sea.</w:t>
      </w:r>
    </w:p>
    <w:p w14:paraId="0AC18BAC" w14:textId="77777777"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6" w:name="_Ref361228803"/>
      <w:bookmarkStart w:id="7" w:name="_Toc359496675"/>
      <w:bookmarkEnd w:id="6"/>
      <w:bookmarkEnd w:id="7"/>
      <w:r>
        <w:rPr>
          <w:lang w:eastAsia="de-DE"/>
        </w:rPr>
        <w:t>definition:</w:t>
      </w:r>
    </w:p>
    <w:p w14:paraId="3E17F344" w14:textId="77777777"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 M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obile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AtoN</w:t>
      </w:r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(</w:t>
      </w:r>
      <w:proofErr w:type="spellStart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)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proofErr w:type="gram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</w:t>
      </w:r>
      <w:proofErr w:type="gramEnd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as a non-fixed or un-moored AtoN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;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14:paraId="37DC50DE" w14:textId="77777777"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</w:t>
      </w:r>
      <w:proofErr w:type="spell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would not generally be used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</w:p>
    <w:p w14:paraId="1A173456" w14:textId="77777777" w:rsidR="003E0D0E" w:rsidRPr="003E0D0E" w:rsidRDefault="003E0D0E" w:rsidP="003E0D0E">
      <w:pPr>
        <w:pStyle w:val="Heading1separatationline"/>
      </w:pPr>
    </w:p>
    <w:p w14:paraId="073F7900" w14:textId="77777777"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8" w:name="_Toc449013351"/>
      <w:r>
        <w:t xml:space="preserve">Typical </w:t>
      </w:r>
      <w:r w:rsidR="00996A75">
        <w:t>Uses of mobile aton’s</w:t>
      </w:r>
      <w:bookmarkEnd w:id="8"/>
      <w:r w:rsidR="00996A75">
        <w:rPr>
          <w:rFonts w:eastAsiaTheme="minorEastAsia" w:hint="eastAsia"/>
          <w:lang w:eastAsia="ko-KR"/>
        </w:rPr>
        <w:t xml:space="preserve"> may include:</w:t>
      </w:r>
    </w:p>
    <w:p w14:paraId="2911997E" w14:textId="77777777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commentRangeStart w:id="9"/>
      <w:r>
        <w:rPr>
          <w:lang w:eastAsia="de-DE"/>
        </w:rPr>
        <w:t>Mobile O</w:t>
      </w:r>
      <w:r w:rsidR="003E0D0E">
        <w:rPr>
          <w:lang w:eastAsia="de-DE"/>
        </w:rPr>
        <w:t>cean Data Acquisition System (ODAS)</w:t>
      </w:r>
      <w:r>
        <w:rPr>
          <w:lang w:eastAsia="de-DE"/>
        </w:rPr>
        <w:t xml:space="preserve">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 w:rsidR="008C1B07">
        <w:rPr>
          <w:lang w:eastAsia="de-DE"/>
        </w:rPr>
        <w:t>currents, weather</w:t>
      </w:r>
      <w:r>
        <w:rPr>
          <w:lang w:eastAsia="de-DE"/>
        </w:rPr>
        <w:t>);</w:t>
      </w:r>
    </w:p>
    <w:p w14:paraId="233A3BDC" w14:textId="048E7868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Drifting wreckage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 w:rsidR="007210C1">
        <w:rPr>
          <w:lang w:eastAsia="de-DE"/>
        </w:rPr>
        <w:t>containers, debris</w:t>
      </w:r>
      <w:r>
        <w:rPr>
          <w:lang w:eastAsia="de-DE"/>
        </w:rPr>
        <w:t>);</w:t>
      </w:r>
      <w:commentRangeEnd w:id="9"/>
      <w:r w:rsidR="007210C1">
        <w:rPr>
          <w:rStyle w:val="CommentReference"/>
        </w:rPr>
        <w:commentReference w:id="9"/>
      </w:r>
    </w:p>
    <w:p w14:paraId="0C172C89" w14:textId="77777777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14:paraId="70142D6D" w14:textId="77777777" w:rsidR="003E0D0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</w:t>
      </w:r>
      <w:r w:rsidR="00204D1C">
        <w:rPr>
          <w:lang w:eastAsia="de-DE"/>
        </w:rPr>
        <w:t xml:space="preserve"> &amp;</w:t>
      </w:r>
      <w:r>
        <w:rPr>
          <w:lang w:eastAsia="de-DE"/>
        </w:rPr>
        <w:t xml:space="preserve"> c</w:t>
      </w:r>
      <w:r w:rsidR="003E0D0E">
        <w:rPr>
          <w:lang w:eastAsia="de-DE"/>
        </w:rPr>
        <w:t>onvoy</w:t>
      </w:r>
      <w:r w:rsidR="00204D1C">
        <w:rPr>
          <w:lang w:eastAsia="de-DE"/>
        </w:rPr>
        <w:t>s</w:t>
      </w:r>
      <w:r w:rsidR="003E0D0E">
        <w:rPr>
          <w:lang w:eastAsia="de-DE"/>
        </w:rPr>
        <w:t>;</w:t>
      </w:r>
    </w:p>
    <w:p w14:paraId="511FAE80" w14:textId="6B78C744" w:rsidR="00996A75" w:rsidRDefault="003E0D0E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ins w:id="10" w:author="Alfredo Dominguez" w:date="2017-04-26T11:55:00Z"/>
          <w:lang w:eastAsia="de-DE"/>
        </w:rPr>
      </w:pPr>
      <w:del w:id="11" w:author="Alfredo Dominguez" w:date="2017-04-26T11:57:00Z">
        <w:r w:rsidDel="007210C1">
          <w:rPr>
            <w:lang w:eastAsia="de-DE"/>
          </w:rPr>
          <w:delText>D</w:delText>
        </w:r>
        <w:r w:rsidR="00996A75" w:rsidDel="007210C1">
          <w:rPr>
            <w:lang w:eastAsia="de-DE"/>
          </w:rPr>
          <w:delText xml:space="preserve">iving </w:delText>
        </w:r>
        <w:r w:rsidR="007210C1" w:rsidDel="007210C1">
          <w:rPr>
            <w:lang w:eastAsia="de-DE"/>
          </w:rPr>
          <w:delText>and u</w:delText>
        </w:r>
      </w:del>
      <w:ins w:id="12" w:author="Alfredo Dominguez" w:date="2017-04-26T11:57:00Z">
        <w:r w:rsidR="007210C1">
          <w:rPr>
            <w:lang w:eastAsia="de-DE"/>
          </w:rPr>
          <w:t>U</w:t>
        </w:r>
      </w:ins>
      <w:r w:rsidR="007210C1">
        <w:rPr>
          <w:lang w:eastAsia="de-DE"/>
        </w:rPr>
        <w:t xml:space="preserve">nderwater </w:t>
      </w:r>
      <w:r w:rsidR="00996A75">
        <w:rPr>
          <w:lang w:eastAsia="de-DE"/>
        </w:rPr>
        <w:t xml:space="preserve">operations </w:t>
      </w:r>
      <w:del w:id="13" w:author="Alfredo Dominguez" w:date="2017-04-26T11:54:00Z">
        <w:r w:rsidR="00996A75" w:rsidDel="007210C1">
          <w:rPr>
            <w:lang w:eastAsia="de-DE"/>
          </w:rPr>
          <w:delText>in open wat</w:delText>
        </w:r>
        <w:r w:rsidDel="007210C1">
          <w:rPr>
            <w:lang w:eastAsia="de-DE"/>
          </w:rPr>
          <w:delText xml:space="preserve">er&amp; </w:delText>
        </w:r>
      </w:del>
      <w:del w:id="14" w:author="Alfredo Dominguez" w:date="2017-04-26T11:55:00Z">
        <w:r w:rsidDel="007210C1">
          <w:rPr>
            <w:lang w:eastAsia="de-DE"/>
          </w:rPr>
          <w:delText>specific military exercises</w:delText>
        </w:r>
      </w:del>
      <w:r>
        <w:rPr>
          <w:lang w:eastAsia="de-DE"/>
        </w:rPr>
        <w:t>;</w:t>
      </w:r>
    </w:p>
    <w:p w14:paraId="5EA6026A" w14:textId="21B790B9" w:rsidR="007210C1" w:rsidRDefault="007210C1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ins w:id="15" w:author="Alfredo Dominguez" w:date="2017-04-26T11:55:00Z">
        <w:r>
          <w:rPr>
            <w:lang w:eastAsia="de-DE"/>
          </w:rPr>
          <w:t>Military operations (e.g. minesweeping, target exercises)</w:t>
        </w:r>
      </w:ins>
    </w:p>
    <w:p w14:paraId="477640BD" w14:textId="77777777" w:rsidR="00996A75" w:rsidRPr="00BB0729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</w:t>
      </w:r>
      <w:r w:rsidR="003E0D0E">
        <w:rPr>
          <w:lang w:eastAsia="de-DE"/>
        </w:rPr>
        <w:t xml:space="preserve"> end of seismic survey &amp; long </w:t>
      </w:r>
      <w:r>
        <w:rPr>
          <w:lang w:eastAsia="de-DE"/>
        </w:rPr>
        <w:t>fishing lines</w:t>
      </w:r>
      <w:r w:rsidR="003E0D0E">
        <w:rPr>
          <w:lang w:eastAsia="de-DE"/>
        </w:rPr>
        <w:t>;</w:t>
      </w:r>
    </w:p>
    <w:p w14:paraId="1E9E5D24" w14:textId="1A37D87C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</w:t>
      </w:r>
      <w:r w:rsidR="003E0D0E">
        <w:rPr>
          <w:rFonts w:eastAsiaTheme="minorEastAsia" w:hint="eastAsia"/>
          <w:lang w:eastAsia="ko-KR"/>
        </w:rPr>
        <w:t>ed and deployed applications (</w:t>
      </w:r>
      <w:proofErr w:type="spellStart"/>
      <w:r w:rsidR="003E0D0E">
        <w:rPr>
          <w:rFonts w:eastAsiaTheme="minorEastAsia"/>
          <w:lang w:eastAsia="ko-KR"/>
        </w:rPr>
        <w:t>eg</w:t>
      </w:r>
      <w:proofErr w:type="spellEnd"/>
      <w:r w:rsidR="003E0D0E">
        <w:rPr>
          <w:rFonts w:eastAsiaTheme="minorEastAsia"/>
          <w:lang w:eastAsia="ko-KR"/>
        </w:rPr>
        <w:t>. c</w:t>
      </w:r>
      <w:r>
        <w:rPr>
          <w:rFonts w:eastAsiaTheme="minorEastAsia" w:hint="eastAsia"/>
          <w:lang w:eastAsia="ko-KR"/>
        </w:rPr>
        <w:t>able laying</w:t>
      </w:r>
      <w:ins w:id="16" w:author="Alfredo Dominguez" w:date="2017-04-26T11:55:00Z">
        <w:r w:rsidR="007210C1">
          <w:rPr>
            <w:rFonts w:eastAsiaTheme="minorEastAsia"/>
            <w:lang w:eastAsia="ko-KR"/>
          </w:rPr>
          <w:t>, pollution recovery</w:t>
        </w:r>
      </w:ins>
      <w:r w:rsidR="003E0D0E">
        <w:rPr>
          <w:rFonts w:eastAsiaTheme="minorEastAsia"/>
          <w:lang w:eastAsia="ko-KR"/>
        </w:rPr>
        <w:t>);</w:t>
      </w:r>
    </w:p>
    <w:p w14:paraId="3C67F6AF" w14:textId="77777777" w:rsidR="00996A75" w:rsidRPr="008A728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 w:rsidR="003E0D0E"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14:paraId="7B6F71C9" w14:textId="77777777" w:rsidR="00DE16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Special events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</w:t>
      </w:r>
      <w:r w:rsidR="00996A75">
        <w:rPr>
          <w:lang w:eastAsia="de-DE"/>
        </w:rPr>
        <w:t>hannel swimming</w:t>
      </w:r>
      <w:r>
        <w:rPr>
          <w:lang w:eastAsia="de-DE"/>
        </w:rPr>
        <w:t>)</w:t>
      </w:r>
      <w:bookmarkEnd w:id="3"/>
      <w:r w:rsidR="005330BB">
        <w:rPr>
          <w:lang w:eastAsia="de-DE"/>
        </w:rPr>
        <w:t>.</w:t>
      </w:r>
    </w:p>
    <w:p w14:paraId="7D6D2088" w14:textId="77777777"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5E85ECA1" w14:textId="77777777"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52D3B3A1" w14:textId="77777777"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1E9F0AD8" w14:textId="77777777"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7" w:name="_Toc449013352"/>
      <w:r>
        <w:lastRenderedPageBreak/>
        <w:t>Type</w:t>
      </w:r>
      <w:r w:rsidRPr="00993B7D">
        <w:t xml:space="preserve"> </w:t>
      </w:r>
      <w:r>
        <w:t>of mobile aton</w:t>
      </w:r>
      <w:bookmarkEnd w:id="17"/>
    </w:p>
    <w:p w14:paraId="566FD4C3" w14:textId="77777777" w:rsidR="00DE1647" w:rsidRDefault="00DE1647" w:rsidP="00DE1647">
      <w:pPr>
        <w:pStyle w:val="BodyText"/>
      </w:pPr>
      <w:r>
        <w:t xml:space="preserve">There are two types of </w:t>
      </w:r>
      <w:proofErr w:type="spellStart"/>
      <w:r w:rsidR="009D2CEA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that </w:t>
      </w:r>
      <w:proofErr w:type="gramStart"/>
      <w:r>
        <w:rPr>
          <w:lang w:eastAsia="de-DE"/>
        </w:rPr>
        <w:t>can be used</w:t>
      </w:r>
      <w:proofErr w:type="gramEnd"/>
      <w:r>
        <w:t xml:space="preserve"> depending on the task and the area involved. National Authorities should address or implement the best solution </w:t>
      </w:r>
      <w:r w:rsidR="009D2CEA">
        <w:t>based on their own risk assessment</w:t>
      </w:r>
    </w:p>
    <w:p w14:paraId="1B4223F2" w14:textId="77777777" w:rsidR="00DE1647" w:rsidRPr="00E71103" w:rsidRDefault="00DE1647" w:rsidP="00DE1647">
      <w:pPr>
        <w:pStyle w:val="BodyText"/>
        <w:rPr>
          <w:b/>
        </w:rPr>
      </w:pPr>
      <w:r w:rsidRPr="00E71103">
        <w:rPr>
          <w:b/>
        </w:rPr>
        <w:t xml:space="preserve"> Mobile AtoN;</w:t>
      </w:r>
    </w:p>
    <w:p w14:paraId="5369ABFE" w14:textId="77777777"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Physical</w:t>
      </w:r>
    </w:p>
    <w:p w14:paraId="17F80824" w14:textId="77777777"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Virtual</w:t>
      </w:r>
    </w:p>
    <w:p w14:paraId="215D10E4" w14:textId="77777777"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8" w:name="_Toc216489709"/>
      <w:bookmarkStart w:id="19" w:name="_Toc449013361"/>
      <w:r w:rsidRPr="00993B7D">
        <w:t>Monitoring and reporting</w:t>
      </w:r>
      <w:bookmarkEnd w:id="18"/>
      <w:bookmarkEnd w:id="19"/>
    </w:p>
    <w:p w14:paraId="0A5DBD11" w14:textId="1E21CCD0" w:rsidR="009D2CEA" w:rsidRDefault="009D2CEA" w:rsidP="009D2CEA">
      <w:pPr>
        <w:pStyle w:val="BodyText"/>
      </w:pPr>
      <w:del w:id="20" w:author="Alfredo Dominguez" w:date="2017-04-26T11:57:00Z">
        <w:r w:rsidDel="0054566F">
          <w:rPr>
            <w:lang w:eastAsia="de-DE"/>
          </w:rPr>
          <w:delText>Coastal state a</w:delText>
        </w:r>
      </w:del>
      <w:ins w:id="21" w:author="Alfredo Dominguez" w:date="2017-04-26T11:58:00Z">
        <w:r w:rsidR="0054566F">
          <w:rPr>
            <w:lang w:eastAsia="de-DE"/>
          </w:rPr>
          <w:t>A</w:t>
        </w:r>
      </w:ins>
      <w:r>
        <w:rPr>
          <w:lang w:eastAsia="de-DE"/>
        </w:rPr>
        <w:t xml:space="preserve">uthorities </w:t>
      </w:r>
      <w:r>
        <w:t>need to take special care with position monitoring and</w:t>
      </w:r>
      <w:del w:id="22" w:author="Alfredo Dominguez" w:date="2017-04-26T11:59:00Z">
        <w:r w:rsidDel="0054566F">
          <w:delText xml:space="preserve"> position</w:delText>
        </w:r>
      </w:del>
      <w:r>
        <w:t xml:space="preserve"> integrity, as it pertains to dri</w:t>
      </w:r>
      <w:r w:rsidR="00BC67AB">
        <w:t>fting hazards and obstructions.</w:t>
      </w:r>
    </w:p>
    <w:p w14:paraId="492AFE88" w14:textId="77777777" w:rsidR="00204D1C" w:rsidRDefault="00204D1C" w:rsidP="009D2CEA">
      <w:pPr>
        <w:pStyle w:val="BodyText"/>
      </w:pPr>
      <w:r>
        <w:t xml:space="preserve">The broadcast of Maritime Safety Information is fundamental in the use &amp; reporting of </w:t>
      </w:r>
      <w:proofErr w:type="spellStart"/>
      <w:r>
        <w:t>MAtoN</w:t>
      </w:r>
      <w:proofErr w:type="spellEnd"/>
    </w:p>
    <w:p w14:paraId="11737A94" w14:textId="39CF4728" w:rsidR="00204D1C" w:rsidRDefault="00204D1C" w:rsidP="00204D1C">
      <w:pPr>
        <w:pStyle w:val="BodyText"/>
      </w:pPr>
      <w:del w:id="23" w:author="Alfredo Dominguez" w:date="2017-04-26T11:58:00Z">
        <w:r w:rsidRPr="00204D1C" w:rsidDel="0054566F">
          <w:delText>A Coastal State</w:delText>
        </w:r>
      </w:del>
      <w:ins w:id="24" w:author="Alfredo Dominguez" w:date="2017-04-26T11:58:00Z">
        <w:r w:rsidR="0054566F">
          <w:t>An Authority</w:t>
        </w:r>
      </w:ins>
      <w:r w:rsidRPr="00204D1C">
        <w:t xml:space="preserve"> or owner losing the ability to monitor the </w:t>
      </w:r>
      <w:proofErr w:type="spellStart"/>
      <w:r w:rsidRPr="00204D1C">
        <w:t>MAtoN</w:t>
      </w:r>
      <w:proofErr w:type="spellEnd"/>
      <w:r w:rsidRPr="00204D1C">
        <w:t xml:space="preserve"> that it has deployed, nonetheless retains responsibility until either it is retrieved, sinks or the responsibility is assumed by another </w:t>
      </w:r>
      <w:ins w:id="25" w:author="Alfredo Dominguez" w:date="2017-04-26T11:58:00Z">
        <w:r w:rsidR="0054566F">
          <w:t>Authority.</w:t>
        </w:r>
      </w:ins>
      <w:del w:id="26" w:author="Alfredo Dominguez" w:date="2017-04-26T11:58:00Z">
        <w:r w:rsidRPr="00204D1C" w:rsidDel="0054566F">
          <w:delText>Coastal State.</w:delText>
        </w:r>
      </w:del>
    </w:p>
    <w:sectPr w:rsidR="00204D1C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02-07T14:36:00Z" w:initials="MH">
    <w:p w14:paraId="2276BA12" w14:textId="77777777"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2" w:author="Michael Hadley" w:date="2016-02-10T14:31:00Z" w:initials="MH">
    <w:p w14:paraId="3FCD17C9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4" w:author="Michael Hadley" w:date="2016-05-11T15:33:00Z" w:initials="MH">
    <w:p w14:paraId="3A164C4B" w14:textId="77777777" w:rsidR="00A8126D" w:rsidRDefault="00A8126D" w:rsidP="00A8126D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04799DA9" w14:textId="77777777" w:rsidR="00A8126D" w:rsidRDefault="00A8126D" w:rsidP="00A8126D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5" w:author="Michael Hadley" w:date="2016-05-11T15:33:00Z" w:initials="MH">
    <w:p w14:paraId="48A209A7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0B591A6C" w14:textId="77777777"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2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9" w:author="Alfredo Dominguez" w:date="2017-04-26T11:54:00Z" w:initials="AD">
    <w:p w14:paraId="0646A714" w14:textId="4688EF64" w:rsidR="007210C1" w:rsidRDefault="007210C1">
      <w:pPr>
        <w:pStyle w:val="CommentText"/>
      </w:pPr>
      <w:r>
        <w:rPr>
          <w:rStyle w:val="CommentReference"/>
        </w:rPr>
        <w:annotationRef/>
      </w:r>
      <w:r>
        <w:t>Removed “</w:t>
      </w:r>
      <w:proofErr w:type="spellStart"/>
      <w:r>
        <w:t>etc</w:t>
      </w:r>
      <w:proofErr w:type="spellEnd"/>
      <w:r>
        <w:t xml:space="preserve">,” at the end of the parenthesis.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76BA12" w15:done="0"/>
  <w15:commentEx w15:paraId="3FCD17C9" w15:done="0"/>
  <w15:commentEx w15:paraId="04799DA9" w15:done="0"/>
  <w15:commentEx w15:paraId="0B591A6C" w15:done="0"/>
  <w15:commentEx w15:paraId="0646A7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A74E7" w14:textId="77777777" w:rsidR="00BA62FC" w:rsidRDefault="00BA62FC" w:rsidP="003274DB">
      <w:r>
        <w:separator/>
      </w:r>
    </w:p>
    <w:p w14:paraId="6EB378B0" w14:textId="77777777" w:rsidR="00BA62FC" w:rsidRDefault="00BA62FC"/>
  </w:endnote>
  <w:endnote w:type="continuationSeparator" w:id="0">
    <w:p w14:paraId="41DC7D84" w14:textId="77777777" w:rsidR="00BA62FC" w:rsidRDefault="00BA62FC" w:rsidP="003274DB">
      <w:r>
        <w:continuationSeparator/>
      </w:r>
    </w:p>
    <w:p w14:paraId="42C7F750" w14:textId="77777777" w:rsidR="00BA62FC" w:rsidRDefault="00BA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36F13" w14:textId="49BBBC6F" w:rsidR="002E4993" w:rsidRDefault="008C1B07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4A135259" wp14:editId="1521B8D0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34925" b="1905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DC1719E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3998FE2D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24AF4ED" wp14:editId="70A31BB6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5BC8C2" w14:textId="77777777" w:rsidR="002E4993" w:rsidRPr="00ED2A8D" w:rsidRDefault="002E4993" w:rsidP="008747E0">
    <w:pPr>
      <w:pStyle w:val="Footer"/>
    </w:pPr>
  </w:p>
  <w:p w14:paraId="05318E1A" w14:textId="77777777" w:rsidR="002E4993" w:rsidRPr="00ED2A8D" w:rsidRDefault="002E4993" w:rsidP="008747E0">
    <w:pPr>
      <w:pStyle w:val="Footer"/>
    </w:pPr>
  </w:p>
  <w:p w14:paraId="592523D5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B8FBF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71F65B24" w14:textId="77777777" w:rsidR="007A72CF" w:rsidRDefault="007A72CF" w:rsidP="007A72CF">
    <w:pPr>
      <w:pStyle w:val="Footerportrait"/>
    </w:pPr>
  </w:p>
  <w:p w14:paraId="13135C3B" w14:textId="77777777" w:rsidR="007A72CF" w:rsidRPr="007A72CF" w:rsidRDefault="00BA62FC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493EA5">
      <w:t>IALA RECOMMENDATION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493EA5">
      <w:t>Document reference</w:t>
    </w:r>
    <w:r>
      <w:fldChar w:fldCharType="end"/>
    </w:r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493EA5">
      <w:t>MOBILE AIDS TO NAVIGATION (MATON)</w:t>
    </w:r>
    <w:r>
      <w:fldChar w:fldCharType="end"/>
    </w:r>
    <w:r w:rsidR="007A72CF">
      <w:tab/>
    </w:r>
  </w:p>
  <w:p w14:paraId="68C6097D" w14:textId="77777777" w:rsidR="008608A4" w:rsidRDefault="00BA62FC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493EA5"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493EA5">
      <w:t>Document October 2016</w:t>
    </w:r>
    <w:r>
      <w:fldChar w:fldCharType="end"/>
    </w:r>
    <w:r w:rsidR="007A72CF">
      <w:tab/>
    </w:r>
    <w:r w:rsidR="007A72CF" w:rsidRPr="007A72CF">
      <w:t xml:space="preserve">P </w:t>
    </w:r>
    <w:r w:rsidR="009A5BF2" w:rsidRPr="007A72CF">
      <w:fldChar w:fldCharType="begin"/>
    </w:r>
    <w:r w:rsidR="007A72CF" w:rsidRPr="007A72CF">
      <w:instrText xml:space="preserve">PAGE  </w:instrText>
    </w:r>
    <w:r w:rsidR="009A5BF2" w:rsidRPr="007A72CF">
      <w:fldChar w:fldCharType="separate"/>
    </w:r>
    <w:r w:rsidR="00493EA5">
      <w:t>4</w:t>
    </w:r>
    <w:r w:rsidR="009A5BF2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4D03B" w14:textId="77777777" w:rsidR="00BA62FC" w:rsidRDefault="00BA62FC" w:rsidP="003274DB">
      <w:r>
        <w:separator/>
      </w:r>
    </w:p>
    <w:p w14:paraId="3CA51AC3" w14:textId="77777777" w:rsidR="00BA62FC" w:rsidRDefault="00BA62FC"/>
  </w:footnote>
  <w:footnote w:type="continuationSeparator" w:id="0">
    <w:p w14:paraId="1C9EDF09" w14:textId="77777777" w:rsidR="00BA62FC" w:rsidRDefault="00BA62FC" w:rsidP="003274DB">
      <w:r>
        <w:continuationSeparator/>
      </w:r>
    </w:p>
    <w:p w14:paraId="15DF29C0" w14:textId="77777777" w:rsidR="00BA62FC" w:rsidRDefault="00BA62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8D98E" w14:textId="47983F86" w:rsidR="002E4993" w:rsidRPr="00ED2A8D" w:rsidRDefault="002E4993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5C637782" wp14:editId="6EEC9B4D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493EA5">
      <w:t>ARM7-8.2.1 (</w:t>
    </w:r>
    <w:r w:rsidR="004B0952">
      <w:t>ARM6-</w:t>
    </w:r>
    <w:proofErr w:type="gramStart"/>
    <w:r w:rsidR="004B0952">
      <w:t xml:space="preserve">12.2.6 </w:t>
    </w:r>
    <w:r w:rsidR="00E97F8D">
      <w:t>)</w:t>
    </w:r>
    <w:proofErr w:type="gramEnd"/>
  </w:p>
  <w:p w14:paraId="18AF0484" w14:textId="77777777" w:rsidR="002E4993" w:rsidRPr="00ED2A8D" w:rsidRDefault="002E4993" w:rsidP="008747E0">
    <w:pPr>
      <w:pStyle w:val="Header"/>
    </w:pPr>
  </w:p>
  <w:p w14:paraId="0D4CED09" w14:textId="77777777" w:rsidR="002E4993" w:rsidRDefault="002E4993" w:rsidP="008747E0">
    <w:pPr>
      <w:pStyle w:val="Header"/>
    </w:pPr>
  </w:p>
  <w:p w14:paraId="5B2E24C5" w14:textId="77777777" w:rsidR="002E4993" w:rsidRDefault="002E4993" w:rsidP="008747E0">
    <w:pPr>
      <w:pStyle w:val="Header"/>
    </w:pPr>
  </w:p>
  <w:p w14:paraId="144583BE" w14:textId="77777777" w:rsidR="002E4993" w:rsidRDefault="002E4993" w:rsidP="008747E0">
    <w:pPr>
      <w:pStyle w:val="Header"/>
    </w:pPr>
  </w:p>
  <w:p w14:paraId="49DBD243" w14:textId="77777777" w:rsidR="002E4993" w:rsidRDefault="002E4993" w:rsidP="008747E0">
    <w:pPr>
      <w:pStyle w:val="Header"/>
    </w:pPr>
  </w:p>
  <w:p w14:paraId="111E1DB3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060EDA74" wp14:editId="02DF42D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6608D6" w14:textId="77777777" w:rsidR="002E4993" w:rsidRPr="00ED2A8D" w:rsidRDefault="002E4993" w:rsidP="008747E0">
    <w:pPr>
      <w:pStyle w:val="Header"/>
    </w:pPr>
  </w:p>
  <w:p w14:paraId="246DC50C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9685B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3C6AF95F" wp14:editId="6EED8CD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F52833" w14:textId="77777777" w:rsidR="002E4993" w:rsidRPr="00ED2A8D" w:rsidRDefault="002E4993" w:rsidP="008747E0">
    <w:pPr>
      <w:pStyle w:val="Header"/>
    </w:pPr>
  </w:p>
  <w:p w14:paraId="7C141A42" w14:textId="77777777" w:rsidR="002E4993" w:rsidRDefault="002E4993" w:rsidP="008747E0">
    <w:pPr>
      <w:pStyle w:val="Header"/>
    </w:pPr>
  </w:p>
  <w:p w14:paraId="2A404399" w14:textId="77777777" w:rsidR="002E4993" w:rsidRDefault="002E4993" w:rsidP="008747E0">
    <w:pPr>
      <w:pStyle w:val="Header"/>
    </w:pPr>
  </w:p>
  <w:p w14:paraId="7E6E1487" w14:textId="77777777" w:rsidR="002E4993" w:rsidRDefault="002E4993" w:rsidP="008747E0">
    <w:pPr>
      <w:pStyle w:val="Header"/>
    </w:pPr>
  </w:p>
  <w:p w14:paraId="601677FA" w14:textId="77777777" w:rsidR="002E4993" w:rsidRPr="00441393" w:rsidRDefault="002E4993" w:rsidP="00441393">
    <w:pPr>
      <w:pStyle w:val="Contents"/>
    </w:pPr>
    <w:r>
      <w:t>DOCUMENT REVISION</w:t>
    </w:r>
  </w:p>
  <w:p w14:paraId="59059240" w14:textId="77777777" w:rsidR="002E4993" w:rsidRPr="00ED2A8D" w:rsidRDefault="002E4993" w:rsidP="008747E0">
    <w:pPr>
      <w:pStyle w:val="Header"/>
    </w:pPr>
  </w:p>
  <w:p w14:paraId="45C898B0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B03B3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2A414AC8" wp14:editId="25DEAE8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20"/>
  </w:num>
  <w:num w:numId="13">
    <w:abstractNumId w:val="14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2"/>
  </w:num>
  <w:num w:numId="21">
    <w:abstractNumId w:val="4"/>
  </w:num>
  <w:num w:numId="22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Alfredo Dominguez">
    <w15:presenceInfo w15:providerId="AD" w15:userId="S-1-5-21-2507429612-1746522587-2358480516-1467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A1"/>
    <w:rsid w:val="000174F9"/>
    <w:rsid w:val="000258F6"/>
    <w:rsid w:val="000379A7"/>
    <w:rsid w:val="00040EB8"/>
    <w:rsid w:val="000444B7"/>
    <w:rsid w:val="00055311"/>
    <w:rsid w:val="00057B6D"/>
    <w:rsid w:val="00060C0C"/>
    <w:rsid w:val="00061A7B"/>
    <w:rsid w:val="00084FE9"/>
    <w:rsid w:val="000859C4"/>
    <w:rsid w:val="000904ED"/>
    <w:rsid w:val="00090711"/>
    <w:rsid w:val="00096642"/>
    <w:rsid w:val="000A081B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4D1C"/>
    <w:rsid w:val="00205B17"/>
    <w:rsid w:val="00205D9B"/>
    <w:rsid w:val="002204DA"/>
    <w:rsid w:val="0022371A"/>
    <w:rsid w:val="002265D8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0D0E"/>
    <w:rsid w:val="003F1C3A"/>
    <w:rsid w:val="00405755"/>
    <w:rsid w:val="00441393"/>
    <w:rsid w:val="00447CF0"/>
    <w:rsid w:val="00456EE9"/>
    <w:rsid w:val="00456F10"/>
    <w:rsid w:val="00492A8D"/>
    <w:rsid w:val="00493EA5"/>
    <w:rsid w:val="004A586C"/>
    <w:rsid w:val="004B0952"/>
    <w:rsid w:val="004B518C"/>
    <w:rsid w:val="004D24EC"/>
    <w:rsid w:val="004E1D57"/>
    <w:rsid w:val="004E2F16"/>
    <w:rsid w:val="004E709D"/>
    <w:rsid w:val="00503044"/>
    <w:rsid w:val="00526234"/>
    <w:rsid w:val="005330BB"/>
    <w:rsid w:val="005378B8"/>
    <w:rsid w:val="0054566F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5576D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12F60"/>
    <w:rsid w:val="007210C1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A2A8D"/>
    <w:rsid w:val="008B237E"/>
    <w:rsid w:val="008C1B07"/>
    <w:rsid w:val="008C33B5"/>
    <w:rsid w:val="008D017F"/>
    <w:rsid w:val="008D4B22"/>
    <w:rsid w:val="008E12FA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0971"/>
    <w:rsid w:val="00A24838"/>
    <w:rsid w:val="00A4308C"/>
    <w:rsid w:val="00A549B3"/>
    <w:rsid w:val="00A70F46"/>
    <w:rsid w:val="00A72ED7"/>
    <w:rsid w:val="00A8126D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2FC"/>
    <w:rsid w:val="00BA67FD"/>
    <w:rsid w:val="00BA7C48"/>
    <w:rsid w:val="00BC27F6"/>
    <w:rsid w:val="00BC39F4"/>
    <w:rsid w:val="00BC67AB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97F8D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1F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mailto:marie-helene.grillet@iala-aism.org" TargetMode="External"/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3D20D-ED22-4FEA-B22D-241ED021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8</TotalTime>
  <Pages>4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2554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6</cp:revision>
  <dcterms:created xsi:type="dcterms:W3CDTF">2017-04-26T18:53:00Z</dcterms:created>
  <dcterms:modified xsi:type="dcterms:W3CDTF">2017-08-13T09:51:00Z</dcterms:modified>
</cp:coreProperties>
</file>